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845F" w14:textId="20F83C19" w:rsidR="00CC3BA8" w:rsidRDefault="00CC3BA8" w:rsidP="00CB4DEB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CC3BA8">
        <w:rPr>
          <w:rFonts w:ascii="Arial" w:hAnsi="Arial" w:cs="Arial"/>
          <w:b/>
          <w:sz w:val="20"/>
          <w:u w:val="single"/>
        </w:rPr>
        <w:t xml:space="preserve">Příloha </w:t>
      </w:r>
    </w:p>
    <w:p w14:paraId="4D5758D1" w14:textId="77777777" w:rsidR="003C66E3" w:rsidRDefault="003C66E3" w:rsidP="003C66E3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3A43F8D1" w14:textId="77777777" w:rsidR="00CC3BA8" w:rsidRPr="00CC3BA8" w:rsidRDefault="00CC3BA8" w:rsidP="00CB4DEB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5CAD4EA1" w14:textId="77931C64" w:rsidR="00CB4DEB" w:rsidRDefault="00CB4DEB" w:rsidP="00CB4DE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Malá dodávka </w:t>
      </w:r>
      <w:r w:rsidRPr="00E83A89">
        <w:rPr>
          <w:rFonts w:ascii="Arial" w:hAnsi="Arial" w:cs="Arial"/>
          <w:b/>
          <w:sz w:val="20"/>
        </w:rPr>
        <w:t>4x</w:t>
      </w:r>
      <w:r>
        <w:rPr>
          <w:rFonts w:ascii="Arial" w:hAnsi="Arial" w:cs="Arial"/>
          <w:b/>
          <w:sz w:val="20"/>
        </w:rPr>
        <w:t>2</w:t>
      </w:r>
      <w:r w:rsidRPr="00E83A89">
        <w:rPr>
          <w:rFonts w:ascii="Arial" w:hAnsi="Arial" w:cs="Arial"/>
          <w:b/>
          <w:sz w:val="20"/>
        </w:rPr>
        <w:t xml:space="preserve"> dvoumístná - </w:t>
      </w:r>
      <w:r w:rsidRPr="00E83A89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20D4DBF" w14:textId="6BC0B852" w:rsidR="001804F3" w:rsidRDefault="001804F3" w:rsidP="00CB4DE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5B6C1ADF" w14:textId="77777777" w:rsidR="00725AE0" w:rsidRDefault="00725AE0" w:rsidP="00CB4DE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64C3EB49" w14:textId="77777777" w:rsidR="00725AE0" w:rsidRDefault="00725AE0" w:rsidP="00725AE0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2D0FD1C5" w14:textId="77777777" w:rsidR="001804F3" w:rsidRDefault="001804F3" w:rsidP="00CB4DE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tbl>
      <w:tblPr>
        <w:tblW w:w="55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1"/>
        <w:gridCol w:w="1542"/>
        <w:gridCol w:w="1019"/>
        <w:gridCol w:w="2625"/>
        <w:tblGridChange w:id="0">
          <w:tblGrid>
            <w:gridCol w:w="5091"/>
            <w:gridCol w:w="1542"/>
            <w:gridCol w:w="1019"/>
            <w:gridCol w:w="2625"/>
          </w:tblGrid>
        </w:tblGridChange>
      </w:tblGrid>
      <w:tr w:rsidR="006002BD" w:rsidRPr="00E83A89" w14:paraId="22011D02" w14:textId="77777777" w:rsidTr="00D57423">
        <w:trPr>
          <w:trHeight w:val="861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046FE9" w14:textId="3CBEC42C" w:rsidR="006002BD" w:rsidRPr="00E83A89" w:rsidRDefault="00CA533F" w:rsidP="00A4002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B461BFA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AC39F5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385AD3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D57423" w:rsidRPr="00E83A89" w14:paraId="2B61C87F" w14:textId="77777777" w:rsidTr="00D57423">
        <w:trPr>
          <w:trHeight w:hRule="exact" w:val="510"/>
        </w:trPr>
        <w:tc>
          <w:tcPr>
            <w:tcW w:w="247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C28CBA" w14:textId="77777777" w:rsidR="00D57423" w:rsidRPr="00E83A89" w:rsidRDefault="00D57423" w:rsidP="00D57423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D7B7D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71B91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94326" w14:textId="56C8B628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57423" w:rsidRPr="00E83A89" w14:paraId="2728BD6A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15572BF" w14:textId="77777777" w:rsidR="00D57423" w:rsidRPr="00E83A89" w:rsidRDefault="00D57423" w:rsidP="00D57423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FF596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800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D3A0F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91EA1" w14:textId="6D00FD7C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57423" w:rsidRPr="00E83A89" w14:paraId="1A67B69F" w14:textId="77777777" w:rsidTr="00D57423">
        <w:trPr>
          <w:trHeight w:hRule="exact" w:val="479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0F74474" w14:textId="73C3239E" w:rsidR="00D57423" w:rsidRPr="00E83A89" w:rsidRDefault="00D57423" w:rsidP="00D57423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A08C9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FB70C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E31C2" w14:textId="5A097FE5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57423" w:rsidRPr="00E83A89" w14:paraId="5326986F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7D5AEC2" w14:textId="77777777" w:rsidR="00D57423" w:rsidRPr="00E83A89" w:rsidRDefault="00D57423" w:rsidP="00D57423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DF668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max. 1 850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2DAE1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3E78A" w14:textId="397C6C2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57423" w:rsidRPr="00E83A89" w14:paraId="5A5BEEBE" w14:textId="77777777" w:rsidTr="00D57423">
        <w:trPr>
          <w:trHeight w:hRule="exact" w:val="352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AB2CB78" w14:textId="77777777" w:rsidR="00D57423" w:rsidRPr="00E83A89" w:rsidRDefault="00D57423" w:rsidP="00D57423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478B7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7A7D8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 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EFF7C" w14:textId="754DE696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57423" w:rsidRPr="00E83A89" w14:paraId="49ACBC0A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E2DFCB" w14:textId="00B1FC9F" w:rsidR="00D57423" w:rsidRPr="00236EA1" w:rsidRDefault="00D57423" w:rsidP="00D57423">
            <w:pPr>
              <w:spacing w:after="0"/>
              <w:ind w:left="-84" w:firstLine="84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36EA1">
              <w:rPr>
                <w:rFonts w:ascii="Arial" w:hAnsi="Arial" w:cs="Arial"/>
                <w:bCs/>
                <w:sz w:val="20"/>
              </w:rPr>
              <w:t>Využitelný objem nákladového prostoru – základní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03063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31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FDEF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6ADF7" w14:textId="48940134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57423" w:rsidRPr="00E83A89" w14:paraId="3B402429" w14:textId="77777777" w:rsidTr="00D57423">
        <w:trPr>
          <w:trHeight w:hRule="exact" w:val="76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2B6A746" w14:textId="77777777" w:rsidR="00D57423" w:rsidRPr="00236EA1" w:rsidRDefault="00D57423" w:rsidP="00D57423">
            <w:pPr>
              <w:spacing w:after="0"/>
              <w:rPr>
                <w:rFonts w:ascii="Arial" w:hAnsi="Arial" w:cs="Arial"/>
                <w:bCs/>
                <w:sz w:val="20"/>
              </w:rPr>
            </w:pPr>
            <w:r w:rsidRPr="00236EA1">
              <w:rPr>
                <w:rFonts w:ascii="Arial" w:hAnsi="Arial" w:cs="Arial"/>
                <w:bCs/>
                <w:sz w:val="20"/>
              </w:rPr>
              <w:t xml:space="preserve">Světlá výška </w:t>
            </w:r>
          </w:p>
          <w:p w14:paraId="343BE187" w14:textId="18FAD071" w:rsidR="00D57423" w:rsidRPr="00E83A89" w:rsidRDefault="00D57423" w:rsidP="00D57423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7BB41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150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79AD4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BBEB6" w14:textId="70FEF35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B57D0" w:rsidRPr="00E83A89" w14:paraId="0B8EBF12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B7FCC8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94DDC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E3E02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3</w:t>
            </w:r>
            <w:r w:rsidRPr="00CE3E02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CDC86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4ADDC" w14:textId="62EAA862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0DA2132E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E44C976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1AF5A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B41850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0D05B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629E4" w14:textId="5F4A9EED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55027DD9" w14:textId="77777777" w:rsidTr="00D57423">
        <w:trPr>
          <w:trHeight w:hRule="exact" w:val="371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DC68F39" w14:textId="74BE0E7D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14A6F" w14:textId="0E447EB8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15E2A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642EE" w14:textId="4CBFD672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185BDCDB" w14:textId="77777777" w:rsidTr="00D57423">
        <w:trPr>
          <w:trHeight w:hRule="exact" w:val="419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A2E26B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514FD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2F9E4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95A5A" w14:textId="76929FEA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36101962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7346CD7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 xml:space="preserve">Objem motoru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03F2F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1 95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4C811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BED6C" w14:textId="720DBF4D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70E52385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2AA9394" w14:textId="691B45EE" w:rsidR="008B57D0" w:rsidRPr="00236EA1" w:rsidRDefault="008B57D0" w:rsidP="008B57D0">
            <w:pPr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36EA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4EC597B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16672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42E68" w14:textId="1470F160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13DC9559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75C8F30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Převodovka manuální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DF069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min. 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CF363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stupeň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217EC" w14:textId="369607F4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25E82681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5A3E4B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Přední nájezdový úhel vozidla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14773E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15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F87F9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03E6F" w14:textId="34BBFABA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23058F83" w14:textId="77777777" w:rsidTr="00D57423">
        <w:trPr>
          <w:trHeight w:hRule="exact" w:val="510"/>
        </w:trPr>
        <w:tc>
          <w:tcPr>
            <w:tcW w:w="24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9F835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D53DED3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noProof w:val="0"/>
                <w:color w:val="000000"/>
                <w:sz w:val="20"/>
              </w:rPr>
              <w:t>min. 18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808C3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4FEF3" w14:textId="2A8E784E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3611AC0B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5F6943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5EC8F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14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0ECCA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8B5C1" w14:textId="36AA0DCC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4DCDF3E8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F8858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E68AA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233A6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444BD" w14:textId="34E00D32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09CFC44D" w14:textId="77777777" w:rsidTr="00D57423">
        <w:trPr>
          <w:trHeight w:hRule="exact" w:val="510"/>
          <w:ins w:id="1" w:author="Kotolanová, Nicola" w:date="2022-12-12T13:46:00Z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AE985C" w14:textId="77777777" w:rsidR="006B0FE0" w:rsidRDefault="006B0FE0" w:rsidP="006B0FE0">
            <w:pPr>
              <w:pStyle w:val="Normlnweb"/>
              <w:rPr>
                <w:ins w:id="2" w:author="Kotolanová, Nicola" w:date="2022-12-12T13:46:00Z"/>
              </w:rPr>
            </w:pPr>
            <w:ins w:id="3" w:author="Kotolanová, Nicola" w:date="2022-12-12T13:46:00Z">
              <w:r>
                <w:t>Emisní norma platná v době dodání vozidla</w:t>
              </w:r>
            </w:ins>
          </w:p>
          <w:p w14:paraId="7C4D1BE1" w14:textId="77777777" w:rsidR="006B0FE0" w:rsidRPr="00E83A89" w:rsidRDefault="006B0FE0" w:rsidP="006B0FE0">
            <w:pPr>
              <w:spacing w:after="0"/>
              <w:rPr>
                <w:ins w:id="4" w:author="Kotolanová, Nicola" w:date="2022-12-12T13:46:00Z"/>
                <w:rFonts w:ascii="Arial" w:hAnsi="Arial" w:cs="Arial"/>
                <w:sz w:val="20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1F32" w14:textId="77777777" w:rsidR="00CF2533" w:rsidRDefault="00CF2533" w:rsidP="00CF2533">
            <w:pPr>
              <w:pStyle w:val="Normlnweb"/>
              <w:rPr>
                <w:ins w:id="5" w:author="Kotolanová, Nicola" w:date="2022-12-12T13:47:00Z"/>
              </w:rPr>
            </w:pPr>
            <w:ins w:id="6" w:author="Kotolanová, Nicola" w:date="2022-12-12T13:47:00Z">
              <w:r>
                <w:t>min. EURO 6</w:t>
              </w:r>
            </w:ins>
          </w:p>
          <w:p w14:paraId="35338C1D" w14:textId="77777777" w:rsidR="006B0FE0" w:rsidRPr="00B41850" w:rsidRDefault="006B0FE0" w:rsidP="006B0FE0">
            <w:pPr>
              <w:spacing w:after="0"/>
              <w:jc w:val="center"/>
              <w:rPr>
                <w:ins w:id="7" w:author="Kotolanová, Nicola" w:date="2022-12-12T13:46:00Z"/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2F44D" w14:textId="1EAA3D25" w:rsidR="006B0FE0" w:rsidRPr="00E83A89" w:rsidRDefault="006B0FE0" w:rsidP="006B0FE0">
            <w:pPr>
              <w:spacing w:after="0"/>
              <w:jc w:val="center"/>
              <w:rPr>
                <w:ins w:id="8" w:author="Kotolanová, Nicola" w:date="2022-12-12T13:46:00Z"/>
                <w:rFonts w:ascii="Arial" w:hAnsi="Arial" w:cs="Arial"/>
                <w:color w:val="000000"/>
                <w:sz w:val="20"/>
              </w:rPr>
            </w:pPr>
            <w:ins w:id="9" w:author="Kotolanová, Nicola" w:date="2022-12-12T13:46:00Z">
              <w:r w:rsidRPr="00E83A89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2F78D" w14:textId="03F8878B" w:rsidR="006B0FE0" w:rsidRPr="002E4494" w:rsidRDefault="006B0FE0" w:rsidP="006B0FE0">
            <w:pPr>
              <w:spacing w:after="0"/>
              <w:jc w:val="center"/>
              <w:rPr>
                <w:ins w:id="10" w:author="Kotolanová, Nicola" w:date="2022-12-12T13:46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1" w:author="Kotolanová, Nicola" w:date="2022-12-12T13:46:00Z">
              <w:r w:rsidRPr="0027363A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27363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27363A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6B0FE0" w:rsidRPr="00E83A89" w14:paraId="2C8B1344" w14:textId="77777777" w:rsidTr="00CF2533">
        <w:tblPrEx>
          <w:tblW w:w="5579" w:type="pct"/>
          <w:tblCellMar>
            <w:left w:w="70" w:type="dxa"/>
            <w:right w:w="70" w:type="dxa"/>
          </w:tblCellMar>
          <w:tblPrExChange w:id="12" w:author="Kotolanová, Nicola" w:date="2022-12-12T13:47:00Z">
            <w:tblPrEx>
              <w:tblW w:w="5579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hRule="exact" w:val="1018"/>
          <w:ins w:id="13" w:author="Kotolanová, Nicola" w:date="2022-12-12T13:46:00Z"/>
          <w:trPrChange w:id="14" w:author="Kotolanová, Nicola" w:date="2022-12-12T13:47:00Z">
            <w:trPr>
              <w:trHeight w:hRule="exact" w:val="510"/>
            </w:trPr>
          </w:trPrChange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5" w:author="Kotolanová, Nicola" w:date="2022-12-12T13:47:00Z">
              <w:tcPr>
                <w:tcW w:w="2477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F578182" w14:textId="44A90485" w:rsidR="006B0FE0" w:rsidRPr="00E83A89" w:rsidRDefault="00CF2533" w:rsidP="006B0FE0">
            <w:pPr>
              <w:spacing w:after="0"/>
              <w:rPr>
                <w:ins w:id="16" w:author="Kotolanová, Nicola" w:date="2022-12-12T13:46:00Z"/>
                <w:rFonts w:ascii="Arial" w:hAnsi="Arial" w:cs="Arial"/>
                <w:sz w:val="20"/>
              </w:rPr>
            </w:pPr>
            <w:ins w:id="17" w:author="Kotolanová, Nicola" w:date="2022-12-12T13:47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8" w:author="Kotolanová, Nicola" w:date="2022-12-12T13:47:00Z"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2B100782" w14:textId="60EDDBB1" w:rsidR="006B0FE0" w:rsidRPr="00B41850" w:rsidRDefault="00CF2533" w:rsidP="006B0FE0">
            <w:pPr>
              <w:spacing w:after="0"/>
              <w:jc w:val="center"/>
              <w:rPr>
                <w:ins w:id="19" w:author="Kotolanová, Nicola" w:date="2022-12-12T13:46:00Z"/>
                <w:rFonts w:ascii="Arial" w:hAnsi="Arial" w:cs="Arial"/>
                <w:color w:val="000000"/>
                <w:sz w:val="20"/>
              </w:rPr>
            </w:pPr>
            <w:ins w:id="20" w:author="Kotolanová, Nicola" w:date="2022-12-12T13:47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1" w:author="Kotolanová, Nicola" w:date="2022-12-12T13:47:00Z">
              <w:tcPr>
                <w:tcW w:w="4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20FCDFAD" w14:textId="607FAC25" w:rsidR="006B0FE0" w:rsidRPr="00E83A89" w:rsidRDefault="006B0FE0" w:rsidP="006B0FE0">
            <w:pPr>
              <w:spacing w:after="0"/>
              <w:jc w:val="center"/>
              <w:rPr>
                <w:ins w:id="22" w:author="Kotolanová, Nicola" w:date="2022-12-12T13:46:00Z"/>
                <w:rFonts w:ascii="Arial" w:hAnsi="Arial" w:cs="Arial"/>
                <w:color w:val="000000"/>
                <w:sz w:val="20"/>
              </w:rPr>
            </w:pPr>
            <w:ins w:id="23" w:author="Kotolanová, Nicola" w:date="2022-12-12T13:46:00Z">
              <w:r w:rsidRPr="00E83A89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4" w:author="Kotolanová, Nicola" w:date="2022-12-12T13:47:00Z">
              <w:tcPr>
                <w:tcW w:w="127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01DA68C" w14:textId="1CFBFA75" w:rsidR="006B0FE0" w:rsidRPr="002E4494" w:rsidRDefault="006B0FE0" w:rsidP="006B0FE0">
            <w:pPr>
              <w:spacing w:after="0"/>
              <w:jc w:val="center"/>
              <w:rPr>
                <w:ins w:id="25" w:author="Kotolanová, Nicola" w:date="2022-12-12T13:46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6" w:author="Kotolanová, Nicola" w:date="2022-12-12T13:46:00Z">
              <w:r w:rsidRPr="0027363A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27363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27363A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6B0FE0" w:rsidRPr="00E83A89" w14:paraId="6C4B5C24" w14:textId="77777777" w:rsidTr="00D57423">
        <w:trPr>
          <w:trHeight w:hRule="exact" w:val="340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12DEAC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5730D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BC29F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5FBD7" w14:textId="0CD334AC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32C96AC4" w14:textId="77777777" w:rsidTr="007E11D3">
        <w:trPr>
          <w:trHeight w:hRule="exact" w:val="288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AC6CB" w14:textId="4DACA6C6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>
              <w:rPr>
                <w:rFonts w:ascii="Arial" w:hAnsi="Arial" w:cs="Arial"/>
                <w:sz w:val="20"/>
              </w:rPr>
              <w:t>6</w:t>
            </w:r>
            <w:r w:rsidRPr="00E83A89">
              <w:rPr>
                <w:rFonts w:ascii="Arial" w:hAnsi="Arial" w:cs="Arial"/>
                <w:sz w:val="20"/>
              </w:rPr>
              <w:t>"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91B01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DFD96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161FA8" w14:textId="1D986501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19B25B0E" w14:textId="77777777" w:rsidTr="007E11D3">
        <w:trPr>
          <w:trHeight w:hRule="exact" w:val="511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1A90E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Přepážka v nákladovém prostoru v horní polovině průhledná (prosklená), zpětné zrcátko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F85B4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941E6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09E5" w14:textId="7A67ABE1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2F6A5E9C" w14:textId="77777777" w:rsidTr="007E11D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5BD8C9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899C5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FF2FB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96DE8" w14:textId="7639D2BE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31032B23" w14:textId="77777777" w:rsidTr="007E11D3">
        <w:trPr>
          <w:trHeight w:hRule="exact" w:val="766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C4DEE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67356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375D8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CC3E0" w14:textId="2356B48B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047E60F4" w14:textId="77777777" w:rsidTr="00D57423">
        <w:trPr>
          <w:trHeight w:val="861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AB17C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  <w:p w14:paraId="0697BEBD" w14:textId="57D3F77C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7D003A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6B0FE0" w:rsidRPr="00E83A89" w14:paraId="7C4788AC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F5A26BC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12 V elektrická zásuvka v zavazadlovém prostoru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000B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0A00E2B6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F533727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Asistent pro rozjezd do kopce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7B900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146AF65F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F060BF3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4D16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5CF11044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67A68E2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Boční a hlavové airbagy pro řidiče a spolujezdce s vypínáním airbagu spolujezdce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A628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55F193DA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709E256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Centrální zamykání s dálkovým ovládáním, alarmem s hlídáním vnitřního prostoru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D62F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731F4169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FC1F6AD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1494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5D16F1CB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11D5C92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Elektrické ovládání oken vpředu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1798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798E008C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CEDE64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84B5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4E47C2BD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7B7F12C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F7A1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15D57A8A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06B20A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FA41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0B17B7CB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0BCE289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Klimatizace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5C10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58C317FB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7F2ADDB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Kontrola zapnutí bezpečnostního pásu řidiče a spolujezdce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6C7F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669D1142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7BDBD6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Kotvicí body pro připevnění příčných střešních nosníků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90E9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33A2094E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AC1048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Kryty kol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964F0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19BE81B7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4BBF10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sz w:val="20"/>
              </w:rPr>
              <w:t>Odkládací schránka s víkem u spolujezdce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DBED2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3DF07090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31409" w14:textId="77777777" w:rsidR="006B0FE0" w:rsidRPr="003A0FC4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Přepravní prostor bez oken, zadní dveře prosklené</w:t>
            </w:r>
            <w:r w:rsidRPr="003A0FC4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6CD9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52F28F01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1B12D6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Osvětlení vnitřního prostoru - prostor pro cestující/nákladový prostor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835E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6DCC0C3C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64FBBF" w14:textId="7264733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94D2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0252D73A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FE52BB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B05F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1BE1E61D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F176DB7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Plnohodnotná rezerva, zvedák, klíč kol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E550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0170CBC8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4594EB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Posuvné dveře vpravo v prostoru pro cestující (nákladovém prostoru)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CB0F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1C90FEA6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F465627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ED3D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0418DCB5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185F6B5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Přední mlhové světlomety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2D69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298ED34E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D7B647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Spodní kryt motoru a převodovky: plastový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8B90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288B3F69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74D0F75" w14:textId="25EC75E0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Tažné zařízení - napevno namontované (nebržděný přívěs zatížení 740kg, bržděný přívěs zatížení </w:t>
            </w:r>
            <w:r w:rsidRPr="00280D68">
              <w:rPr>
                <w:rFonts w:ascii="Arial" w:hAnsi="Arial" w:cs="Arial"/>
                <w:color w:val="000000"/>
                <w:sz w:val="20"/>
              </w:rPr>
              <w:t>1500kg)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D738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45C3EBC5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10C5E3D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Tempomat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7FB63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278301FA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838AB9A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BEDEB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7DDE3DE0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7EF90BC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7B7C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75CFA344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1F8C810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Vnitřní osvětlení nákladového prostoru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FA3C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3CC8226B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9B74EE1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EC39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155B1368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DD494C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nastavitelné sedadlo řidiče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CE11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3392B9C8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2043D38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stavitelné opěrky hlavy všech sedadel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6F46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2AA450EC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EEDEFF8" w14:textId="77777777" w:rsidR="006B0FE0" w:rsidRPr="00E83A89" w:rsidRDefault="006B0FE0" w:rsidP="006B0FE0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Zadní křídlové dveře prosklené, vyhřívané, včetně střerače</w:t>
            </w:r>
            <w:r>
              <w:rPr>
                <w:rFonts w:ascii="Arial" w:hAnsi="Arial" w:cs="Arial"/>
                <w:color w:val="000000"/>
                <w:sz w:val="20"/>
              </w:rPr>
              <w:t>, okna</w:t>
            </w:r>
            <w:r w:rsidRPr="003A0FC4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</w:rPr>
              <w:t>zatmavená</w:t>
            </w:r>
            <w:r w:rsidRPr="003A0FC4">
              <w:rPr>
                <w:rFonts w:ascii="Arial" w:hAnsi="Arial" w:cs="Arial"/>
                <w:color w:val="000000"/>
                <w:sz w:val="20"/>
              </w:rPr>
              <w:t xml:space="preserve"> fólií 80% (zatmavení nemusí pocházet z originálního příslušenství výrobce, bude-li splňovat atest dle platné legislativy)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BCD6B" w14:textId="77777777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0FE0" w:rsidRPr="00E83A89" w14:paraId="68F597D6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1844D4" w14:textId="277C92A1" w:rsidR="006B0FE0" w:rsidRPr="00E83A89" w:rsidRDefault="006B0FE0" w:rsidP="006B0FE0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Zesílený alternátor na 180 A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5F4A" w14:textId="30C2DC09" w:rsidR="006B0FE0" w:rsidRPr="00E83A89" w:rsidRDefault="006B0FE0" w:rsidP="006B0FE0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502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502D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502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9EABB50" w14:textId="511F7389" w:rsidR="006002BD" w:rsidRPr="00E83A89" w:rsidRDefault="006002BD" w:rsidP="004F6E0F">
      <w:pPr>
        <w:spacing w:after="0"/>
        <w:rPr>
          <w:rFonts w:ascii="Arial" w:hAnsi="Arial" w:cs="Arial"/>
          <w:b/>
          <w:sz w:val="20"/>
        </w:rPr>
      </w:pPr>
    </w:p>
    <w:sectPr w:rsidR="006002BD" w:rsidRPr="00E83A89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2F22A" w14:textId="77777777" w:rsidR="00C45FC9" w:rsidRDefault="00C45FC9">
      <w:pPr>
        <w:spacing w:after="0"/>
      </w:pPr>
      <w:r>
        <w:separator/>
      </w:r>
    </w:p>
  </w:endnote>
  <w:endnote w:type="continuationSeparator" w:id="0">
    <w:p w14:paraId="308AB512" w14:textId="77777777" w:rsidR="00C45FC9" w:rsidRDefault="00C45F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5DD6E" w14:textId="77777777" w:rsidR="000B0867" w:rsidRDefault="00CF2533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4BCA5513">
        <v:line id="Line 2" o:spid="_x0000_s2050" style="position:absolute;z-index:251658240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0B0867">
      <w:t xml:space="preserve">-  </w:t>
    </w:r>
    <w:r w:rsidR="004F2A05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4F2A05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4F2A05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723DF" w14:textId="77777777" w:rsidR="000B0867" w:rsidRDefault="004F2A05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80D68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CF33" w14:textId="77777777" w:rsidR="000B0867" w:rsidRDefault="00CF2533">
    <w:pPr>
      <w:pStyle w:val="Zpat"/>
    </w:pPr>
    <w:r>
      <w:rPr>
        <w:noProof/>
      </w:rPr>
      <w:pict w14:anchorId="2C2E8641">
        <v:line id="Line 1" o:spid="_x0000_s2051" style="position:absolute;z-index:251657216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FB22A" w14:textId="77777777" w:rsidR="00C45FC9" w:rsidRDefault="00C45FC9">
      <w:pPr>
        <w:spacing w:after="0"/>
      </w:pPr>
      <w:r>
        <w:separator/>
      </w:r>
    </w:p>
  </w:footnote>
  <w:footnote w:type="continuationSeparator" w:id="0">
    <w:p w14:paraId="7D404A88" w14:textId="77777777" w:rsidR="00C45FC9" w:rsidRDefault="00C45F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00A11F9E" w14:textId="77777777">
      <w:trPr>
        <w:cantSplit/>
        <w:trHeight w:val="360"/>
      </w:trPr>
      <w:tc>
        <w:tcPr>
          <w:tcW w:w="1418" w:type="dxa"/>
        </w:tcPr>
        <w:p w14:paraId="69C5ED27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6927E202" w14:textId="77777777" w:rsidR="000B0867" w:rsidRDefault="00F061E0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fldSimple w:instr=" TITLE  \* MERGEFORMAT ">
            <w:r w:rsidR="009A3B7E">
              <w:rPr>
                <w:b/>
              </w:rPr>
              <w:t>10 1100</w:t>
            </w:r>
          </w:fldSimple>
        </w:p>
      </w:tc>
      <w:tc>
        <w:tcPr>
          <w:tcW w:w="2552" w:type="dxa"/>
        </w:tcPr>
        <w:p w14:paraId="3A1655B2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fldSimple w:instr=" DOCPROPERTY &quot;Category&quot;  \* MERGEFORMAT ">
            <w:r w:rsidR="009A3B7E">
              <w:rPr>
                <w:u w:val="single"/>
              </w:rPr>
              <w:t>srpen 2017</w:t>
            </w:r>
          </w:fldSimple>
          <w:fldSimple w:instr=" KEYWORDS  \* MERGEFORMAT ">
            <w:r w:rsidR="009A3B7E">
              <w:t>červenec 2017</w:t>
            </w:r>
          </w:fldSimple>
        </w:p>
      </w:tc>
      <w:tc>
        <w:tcPr>
          <w:tcW w:w="1701" w:type="dxa"/>
        </w:tcPr>
        <w:p w14:paraId="05E267E2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59B7F0E3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40469A22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2C92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6378CB55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C1D641B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E962CAE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14AEB"/>
    <w:rsid w:val="00034DAE"/>
    <w:rsid w:val="00036C48"/>
    <w:rsid w:val="000610BE"/>
    <w:rsid w:val="000669B7"/>
    <w:rsid w:val="0008258F"/>
    <w:rsid w:val="000857E4"/>
    <w:rsid w:val="000866B8"/>
    <w:rsid w:val="000870A6"/>
    <w:rsid w:val="00087C0F"/>
    <w:rsid w:val="000901FE"/>
    <w:rsid w:val="00094A29"/>
    <w:rsid w:val="000A22B2"/>
    <w:rsid w:val="000A483D"/>
    <w:rsid w:val="000B0867"/>
    <w:rsid w:val="000D3BAF"/>
    <w:rsid w:val="000E094F"/>
    <w:rsid w:val="000E4875"/>
    <w:rsid w:val="000E57D4"/>
    <w:rsid w:val="000E7DFB"/>
    <w:rsid w:val="000F00FE"/>
    <w:rsid w:val="00107BD7"/>
    <w:rsid w:val="00117DF8"/>
    <w:rsid w:val="00117FE6"/>
    <w:rsid w:val="00124F44"/>
    <w:rsid w:val="0012591F"/>
    <w:rsid w:val="0013123E"/>
    <w:rsid w:val="001402BE"/>
    <w:rsid w:val="00154C52"/>
    <w:rsid w:val="00156F26"/>
    <w:rsid w:val="001635F3"/>
    <w:rsid w:val="00163C32"/>
    <w:rsid w:val="00164143"/>
    <w:rsid w:val="00167E08"/>
    <w:rsid w:val="0017131E"/>
    <w:rsid w:val="00177614"/>
    <w:rsid w:val="0018023C"/>
    <w:rsid w:val="001804F3"/>
    <w:rsid w:val="00192D98"/>
    <w:rsid w:val="00193866"/>
    <w:rsid w:val="001962D8"/>
    <w:rsid w:val="001A11F8"/>
    <w:rsid w:val="001A197D"/>
    <w:rsid w:val="001A285B"/>
    <w:rsid w:val="001A4DB0"/>
    <w:rsid w:val="001A573A"/>
    <w:rsid w:val="001B7025"/>
    <w:rsid w:val="001C1510"/>
    <w:rsid w:val="001C4923"/>
    <w:rsid w:val="001C709F"/>
    <w:rsid w:val="001C782D"/>
    <w:rsid w:val="001E7079"/>
    <w:rsid w:val="001F28CE"/>
    <w:rsid w:val="001F5EFA"/>
    <w:rsid w:val="001F6FAF"/>
    <w:rsid w:val="001F7362"/>
    <w:rsid w:val="00203176"/>
    <w:rsid w:val="00236EA1"/>
    <w:rsid w:val="002442E9"/>
    <w:rsid w:val="00246E5D"/>
    <w:rsid w:val="00256B16"/>
    <w:rsid w:val="00266986"/>
    <w:rsid w:val="00273C77"/>
    <w:rsid w:val="00280D68"/>
    <w:rsid w:val="00285BDC"/>
    <w:rsid w:val="00287610"/>
    <w:rsid w:val="00293992"/>
    <w:rsid w:val="00294530"/>
    <w:rsid w:val="002971B9"/>
    <w:rsid w:val="002A0111"/>
    <w:rsid w:val="002B43E2"/>
    <w:rsid w:val="002B55F4"/>
    <w:rsid w:val="002C1149"/>
    <w:rsid w:val="002C4242"/>
    <w:rsid w:val="002C5251"/>
    <w:rsid w:val="002E7527"/>
    <w:rsid w:val="003044CC"/>
    <w:rsid w:val="003053C0"/>
    <w:rsid w:val="00306747"/>
    <w:rsid w:val="00312371"/>
    <w:rsid w:val="003131DC"/>
    <w:rsid w:val="00315350"/>
    <w:rsid w:val="00316698"/>
    <w:rsid w:val="0032280B"/>
    <w:rsid w:val="003325CC"/>
    <w:rsid w:val="00332663"/>
    <w:rsid w:val="00333CE6"/>
    <w:rsid w:val="00341046"/>
    <w:rsid w:val="00347934"/>
    <w:rsid w:val="00362E82"/>
    <w:rsid w:val="0036735C"/>
    <w:rsid w:val="00367BF4"/>
    <w:rsid w:val="00375CD0"/>
    <w:rsid w:val="00375F95"/>
    <w:rsid w:val="003827FC"/>
    <w:rsid w:val="00393C2C"/>
    <w:rsid w:val="003A73C9"/>
    <w:rsid w:val="003A74C0"/>
    <w:rsid w:val="003B7AF8"/>
    <w:rsid w:val="003C15C5"/>
    <w:rsid w:val="003C4DBD"/>
    <w:rsid w:val="003C66E3"/>
    <w:rsid w:val="003C719B"/>
    <w:rsid w:val="003D1239"/>
    <w:rsid w:val="003D2949"/>
    <w:rsid w:val="003D2D2F"/>
    <w:rsid w:val="003E226E"/>
    <w:rsid w:val="00400EC5"/>
    <w:rsid w:val="00404460"/>
    <w:rsid w:val="004074DC"/>
    <w:rsid w:val="004148B4"/>
    <w:rsid w:val="00414D81"/>
    <w:rsid w:val="004158DA"/>
    <w:rsid w:val="00416283"/>
    <w:rsid w:val="004225C6"/>
    <w:rsid w:val="00422B56"/>
    <w:rsid w:val="00433E0E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7E5D"/>
    <w:rsid w:val="004B18AD"/>
    <w:rsid w:val="004B6705"/>
    <w:rsid w:val="004B6E0D"/>
    <w:rsid w:val="004C4F45"/>
    <w:rsid w:val="004D465C"/>
    <w:rsid w:val="004D4674"/>
    <w:rsid w:val="004E74BC"/>
    <w:rsid w:val="004F2A05"/>
    <w:rsid w:val="004F485C"/>
    <w:rsid w:val="004F6E0F"/>
    <w:rsid w:val="00507D1B"/>
    <w:rsid w:val="00510883"/>
    <w:rsid w:val="00512294"/>
    <w:rsid w:val="005134D1"/>
    <w:rsid w:val="005147E0"/>
    <w:rsid w:val="0051762F"/>
    <w:rsid w:val="00523CBC"/>
    <w:rsid w:val="00524B7E"/>
    <w:rsid w:val="005267ED"/>
    <w:rsid w:val="00533A5E"/>
    <w:rsid w:val="005346B1"/>
    <w:rsid w:val="00537A93"/>
    <w:rsid w:val="00541D42"/>
    <w:rsid w:val="00544470"/>
    <w:rsid w:val="0054496B"/>
    <w:rsid w:val="0054566E"/>
    <w:rsid w:val="005463E7"/>
    <w:rsid w:val="00551A26"/>
    <w:rsid w:val="005565E1"/>
    <w:rsid w:val="00556BCE"/>
    <w:rsid w:val="00557AE7"/>
    <w:rsid w:val="005670B0"/>
    <w:rsid w:val="005703BE"/>
    <w:rsid w:val="00575157"/>
    <w:rsid w:val="00576242"/>
    <w:rsid w:val="005829F4"/>
    <w:rsid w:val="00586BE9"/>
    <w:rsid w:val="00595D11"/>
    <w:rsid w:val="005962EE"/>
    <w:rsid w:val="005A1AA0"/>
    <w:rsid w:val="005A2611"/>
    <w:rsid w:val="005B49AC"/>
    <w:rsid w:val="005B75FF"/>
    <w:rsid w:val="005C20CD"/>
    <w:rsid w:val="005C3F9E"/>
    <w:rsid w:val="005C4112"/>
    <w:rsid w:val="005E2508"/>
    <w:rsid w:val="005E3B4F"/>
    <w:rsid w:val="005F50E0"/>
    <w:rsid w:val="006002BD"/>
    <w:rsid w:val="00600384"/>
    <w:rsid w:val="00607CF4"/>
    <w:rsid w:val="00610538"/>
    <w:rsid w:val="00610E9C"/>
    <w:rsid w:val="0061248E"/>
    <w:rsid w:val="0062314C"/>
    <w:rsid w:val="00625949"/>
    <w:rsid w:val="006313C2"/>
    <w:rsid w:val="006563B9"/>
    <w:rsid w:val="00660007"/>
    <w:rsid w:val="00673AE4"/>
    <w:rsid w:val="00674E39"/>
    <w:rsid w:val="006752D2"/>
    <w:rsid w:val="00693810"/>
    <w:rsid w:val="00697B3E"/>
    <w:rsid w:val="006A6361"/>
    <w:rsid w:val="006B0FE0"/>
    <w:rsid w:val="006B5EDE"/>
    <w:rsid w:val="006B7D1A"/>
    <w:rsid w:val="006C4298"/>
    <w:rsid w:val="006E2661"/>
    <w:rsid w:val="006E691A"/>
    <w:rsid w:val="006F1914"/>
    <w:rsid w:val="006F3CC9"/>
    <w:rsid w:val="00701B06"/>
    <w:rsid w:val="00723992"/>
    <w:rsid w:val="00723BC4"/>
    <w:rsid w:val="00725AE0"/>
    <w:rsid w:val="007332D0"/>
    <w:rsid w:val="00734F8C"/>
    <w:rsid w:val="0073672D"/>
    <w:rsid w:val="00737F3F"/>
    <w:rsid w:val="00741FC3"/>
    <w:rsid w:val="007469BB"/>
    <w:rsid w:val="007473A3"/>
    <w:rsid w:val="00747AB8"/>
    <w:rsid w:val="007515B1"/>
    <w:rsid w:val="0075268F"/>
    <w:rsid w:val="00753E00"/>
    <w:rsid w:val="00754F35"/>
    <w:rsid w:val="00771D90"/>
    <w:rsid w:val="0079790A"/>
    <w:rsid w:val="007B6052"/>
    <w:rsid w:val="007C0046"/>
    <w:rsid w:val="007D257B"/>
    <w:rsid w:val="007D4FC6"/>
    <w:rsid w:val="007D7991"/>
    <w:rsid w:val="007F14CC"/>
    <w:rsid w:val="007F6D43"/>
    <w:rsid w:val="0081196A"/>
    <w:rsid w:val="0081710A"/>
    <w:rsid w:val="00817557"/>
    <w:rsid w:val="008317B0"/>
    <w:rsid w:val="00833588"/>
    <w:rsid w:val="008349D9"/>
    <w:rsid w:val="00835315"/>
    <w:rsid w:val="008368E1"/>
    <w:rsid w:val="008502D3"/>
    <w:rsid w:val="008539E7"/>
    <w:rsid w:val="00855DD6"/>
    <w:rsid w:val="0086298E"/>
    <w:rsid w:val="0086622B"/>
    <w:rsid w:val="00870D58"/>
    <w:rsid w:val="008719A8"/>
    <w:rsid w:val="00873942"/>
    <w:rsid w:val="008777D2"/>
    <w:rsid w:val="008A0003"/>
    <w:rsid w:val="008B57D0"/>
    <w:rsid w:val="008B5EB1"/>
    <w:rsid w:val="008D0485"/>
    <w:rsid w:val="008D1470"/>
    <w:rsid w:val="008D2DAC"/>
    <w:rsid w:val="008D363C"/>
    <w:rsid w:val="008D3C63"/>
    <w:rsid w:val="00901960"/>
    <w:rsid w:val="009039FF"/>
    <w:rsid w:val="009049A9"/>
    <w:rsid w:val="00907A3A"/>
    <w:rsid w:val="009167F0"/>
    <w:rsid w:val="009212AD"/>
    <w:rsid w:val="00930F36"/>
    <w:rsid w:val="009345C7"/>
    <w:rsid w:val="00940CBE"/>
    <w:rsid w:val="009422BD"/>
    <w:rsid w:val="00944B34"/>
    <w:rsid w:val="00951531"/>
    <w:rsid w:val="00951F8E"/>
    <w:rsid w:val="00957712"/>
    <w:rsid w:val="009657EA"/>
    <w:rsid w:val="00965C97"/>
    <w:rsid w:val="00966849"/>
    <w:rsid w:val="00966DCB"/>
    <w:rsid w:val="00971DE8"/>
    <w:rsid w:val="009739CF"/>
    <w:rsid w:val="009808CE"/>
    <w:rsid w:val="00980D57"/>
    <w:rsid w:val="00983937"/>
    <w:rsid w:val="00994DAE"/>
    <w:rsid w:val="009A01AA"/>
    <w:rsid w:val="009A19BB"/>
    <w:rsid w:val="009A1A82"/>
    <w:rsid w:val="009A3B7E"/>
    <w:rsid w:val="009A4B1D"/>
    <w:rsid w:val="009C3144"/>
    <w:rsid w:val="009D05C7"/>
    <w:rsid w:val="009D0B86"/>
    <w:rsid w:val="009D1AD8"/>
    <w:rsid w:val="009D3A26"/>
    <w:rsid w:val="009E0003"/>
    <w:rsid w:val="009E1324"/>
    <w:rsid w:val="009E2E03"/>
    <w:rsid w:val="009E3FA2"/>
    <w:rsid w:val="009F08D5"/>
    <w:rsid w:val="00A05066"/>
    <w:rsid w:val="00A101C3"/>
    <w:rsid w:val="00A1036E"/>
    <w:rsid w:val="00A13038"/>
    <w:rsid w:val="00A1654F"/>
    <w:rsid w:val="00A170B7"/>
    <w:rsid w:val="00A2117A"/>
    <w:rsid w:val="00A61A0D"/>
    <w:rsid w:val="00A62D06"/>
    <w:rsid w:val="00A678C6"/>
    <w:rsid w:val="00A713B8"/>
    <w:rsid w:val="00A771CF"/>
    <w:rsid w:val="00A95710"/>
    <w:rsid w:val="00A96521"/>
    <w:rsid w:val="00A96F4C"/>
    <w:rsid w:val="00A96F9A"/>
    <w:rsid w:val="00AA2707"/>
    <w:rsid w:val="00AA7636"/>
    <w:rsid w:val="00AB6190"/>
    <w:rsid w:val="00AD0C0C"/>
    <w:rsid w:val="00AD7A4C"/>
    <w:rsid w:val="00AE390D"/>
    <w:rsid w:val="00AE7BE5"/>
    <w:rsid w:val="00AF2037"/>
    <w:rsid w:val="00B00CF1"/>
    <w:rsid w:val="00B21AAF"/>
    <w:rsid w:val="00B22588"/>
    <w:rsid w:val="00B2754E"/>
    <w:rsid w:val="00B276DA"/>
    <w:rsid w:val="00B31DCF"/>
    <w:rsid w:val="00B33266"/>
    <w:rsid w:val="00B3496C"/>
    <w:rsid w:val="00B35502"/>
    <w:rsid w:val="00B3722B"/>
    <w:rsid w:val="00B42766"/>
    <w:rsid w:val="00B451F9"/>
    <w:rsid w:val="00B5007C"/>
    <w:rsid w:val="00B87C4E"/>
    <w:rsid w:val="00B90D32"/>
    <w:rsid w:val="00B922A1"/>
    <w:rsid w:val="00B93A77"/>
    <w:rsid w:val="00B94D60"/>
    <w:rsid w:val="00B965F6"/>
    <w:rsid w:val="00BA5A3D"/>
    <w:rsid w:val="00BB20EA"/>
    <w:rsid w:val="00BD2CF9"/>
    <w:rsid w:val="00BE24CD"/>
    <w:rsid w:val="00BE70D9"/>
    <w:rsid w:val="00BF5752"/>
    <w:rsid w:val="00C04E77"/>
    <w:rsid w:val="00C17E52"/>
    <w:rsid w:val="00C24FA1"/>
    <w:rsid w:val="00C32E09"/>
    <w:rsid w:val="00C4542D"/>
    <w:rsid w:val="00C45FC9"/>
    <w:rsid w:val="00C63366"/>
    <w:rsid w:val="00C66A16"/>
    <w:rsid w:val="00C80840"/>
    <w:rsid w:val="00C8424A"/>
    <w:rsid w:val="00C97FC3"/>
    <w:rsid w:val="00CA248E"/>
    <w:rsid w:val="00CA533F"/>
    <w:rsid w:val="00CB4DEB"/>
    <w:rsid w:val="00CC3BA8"/>
    <w:rsid w:val="00CC4C06"/>
    <w:rsid w:val="00CC5B01"/>
    <w:rsid w:val="00CD057E"/>
    <w:rsid w:val="00CD2B49"/>
    <w:rsid w:val="00CE0B8F"/>
    <w:rsid w:val="00CE2EEB"/>
    <w:rsid w:val="00CE4666"/>
    <w:rsid w:val="00CF2533"/>
    <w:rsid w:val="00D00DDD"/>
    <w:rsid w:val="00D1397E"/>
    <w:rsid w:val="00D1784F"/>
    <w:rsid w:val="00D2176A"/>
    <w:rsid w:val="00D32D99"/>
    <w:rsid w:val="00D4785C"/>
    <w:rsid w:val="00D57423"/>
    <w:rsid w:val="00D6699E"/>
    <w:rsid w:val="00D832E9"/>
    <w:rsid w:val="00D84A84"/>
    <w:rsid w:val="00D9469E"/>
    <w:rsid w:val="00D97A78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3E80"/>
    <w:rsid w:val="00DF4077"/>
    <w:rsid w:val="00DF6236"/>
    <w:rsid w:val="00DF777F"/>
    <w:rsid w:val="00E010E0"/>
    <w:rsid w:val="00E046E2"/>
    <w:rsid w:val="00E049EE"/>
    <w:rsid w:val="00E06691"/>
    <w:rsid w:val="00E068E4"/>
    <w:rsid w:val="00E15EC7"/>
    <w:rsid w:val="00E21E39"/>
    <w:rsid w:val="00E3167D"/>
    <w:rsid w:val="00E4346A"/>
    <w:rsid w:val="00E46B76"/>
    <w:rsid w:val="00E47FED"/>
    <w:rsid w:val="00E52190"/>
    <w:rsid w:val="00E62C09"/>
    <w:rsid w:val="00E6533F"/>
    <w:rsid w:val="00E66A21"/>
    <w:rsid w:val="00E73648"/>
    <w:rsid w:val="00EA4D0A"/>
    <w:rsid w:val="00EC577E"/>
    <w:rsid w:val="00ED1AC5"/>
    <w:rsid w:val="00ED53B1"/>
    <w:rsid w:val="00EF7B8D"/>
    <w:rsid w:val="00F00D7E"/>
    <w:rsid w:val="00F0456D"/>
    <w:rsid w:val="00F061E0"/>
    <w:rsid w:val="00F15BC6"/>
    <w:rsid w:val="00F15C66"/>
    <w:rsid w:val="00F26DF9"/>
    <w:rsid w:val="00F44460"/>
    <w:rsid w:val="00F471A9"/>
    <w:rsid w:val="00F707BE"/>
    <w:rsid w:val="00F7626C"/>
    <w:rsid w:val="00F76DCC"/>
    <w:rsid w:val="00F8142B"/>
    <w:rsid w:val="00F93C72"/>
    <w:rsid w:val="00FB42DE"/>
    <w:rsid w:val="00FB5264"/>
    <w:rsid w:val="00FB6906"/>
    <w:rsid w:val="00FB76E5"/>
    <w:rsid w:val="00FD3160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50B95EBC"/>
  <w15:docId w15:val="{01C2464F-8060-4F0E-90C6-DD916732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49EE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E049EE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E049EE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E049EE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E049EE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E049EE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E049EE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E049EE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049EE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E049EE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E049EE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E049EE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E049EE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E049EE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E049EE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E049EE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E049EE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E049EE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E049EE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E049EE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E049EE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E049EE"/>
    <w:rPr>
      <w:sz w:val="16"/>
    </w:rPr>
  </w:style>
  <w:style w:type="paragraph" w:styleId="Textkomente">
    <w:name w:val="annotation text"/>
    <w:basedOn w:val="Normln"/>
    <w:link w:val="TextkomenteChar"/>
    <w:semiHidden/>
    <w:rsid w:val="00E049EE"/>
    <w:rPr>
      <w:rFonts w:ascii="Arial" w:hAnsi="Arial"/>
    </w:rPr>
  </w:style>
  <w:style w:type="paragraph" w:styleId="Seznam">
    <w:name w:val="List"/>
    <w:basedOn w:val="Normln"/>
    <w:rsid w:val="00E049EE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E049EE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E049EE"/>
  </w:style>
  <w:style w:type="character" w:styleId="Hypertextovodkaz">
    <w:name w:val="Hyperlink"/>
    <w:rsid w:val="00E049EE"/>
    <w:rPr>
      <w:color w:val="0000FF"/>
      <w:u w:val="single"/>
    </w:rPr>
  </w:style>
  <w:style w:type="paragraph" w:styleId="Zkladntextodsazen3">
    <w:name w:val="Body Text Indent 3"/>
    <w:basedOn w:val="Normln"/>
    <w:rsid w:val="00E049EE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E049EE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E049EE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E049EE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  <w:style w:type="paragraph" w:styleId="Normlnweb">
    <w:name w:val="Normal (Web)"/>
    <w:basedOn w:val="Normln"/>
    <w:uiPriority w:val="99"/>
    <w:semiHidden/>
    <w:unhideWhenUsed/>
    <w:rsid w:val="006B0FE0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29858-CCEA-4BD3-8ABA-4DF3AF55ECD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39</TotalTime>
  <Pages>3</Pages>
  <Words>592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31</cp:revision>
  <cp:lastPrinted>2018-05-22T12:04:00Z</cp:lastPrinted>
  <dcterms:created xsi:type="dcterms:W3CDTF">2018-08-24T07:17:00Z</dcterms:created>
  <dcterms:modified xsi:type="dcterms:W3CDTF">2022-12-12T12:47:00Z</dcterms:modified>
  <cp:category>srpen 2017</cp:category>
</cp:coreProperties>
</file>